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showingPlcHd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69AEBD68" w:rsidR="00184B8C" w:rsidRPr="00AB04C3" w:rsidRDefault="008D4157" w:rsidP="00AB04C3">
                    <w:pPr>
                      <w:pStyle w:val="Betarp"/>
                      <w:rPr>
                        <w:color w:val="2F5496" w:themeColor="accent1" w:themeShade="BF"/>
                        <w:sz w:val="24"/>
                        <w:lang w:val="lt-LT"/>
                      </w:rPr>
                    </w:pPr>
                    <w:ins w:id="0" w:author="Autorius">
                      <w:r>
                        <w:rPr>
                          <w:color w:val="2F5496" w:themeColor="accent1" w:themeShade="BF"/>
                          <w:sz w:val="24"/>
                          <w:szCs w:val="24"/>
                        </w:rPr>
                        <w:t>[Document subtitle]</w:t>
                      </w:r>
                    </w:ins>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8D4157">
          <w:pPr>
            <w:rPr>
              <w:lang w:val="lt-LT"/>
            </w:rPr>
          </w:pPr>
        </w:p>
      </w:sdtContent>
    </w:sdt>
    <w:sdt>
      <w:sdtPr>
        <w:rPr>
          <w:rFonts w:asciiTheme="minorHAnsi" w:eastAsiaTheme="minorEastAsia" w:hAnsiTheme="minorHAnsi" w:cstheme="minorBidi"/>
          <w:color w:val="auto"/>
          <w:sz w:val="22"/>
          <w:szCs w:val="22"/>
          <w:lang w:val="lt-LT"/>
        </w:rPr>
        <w:id w:val="1489822413"/>
        <w:docPartObj>
          <w:docPartGallery w:val="Table of Contents"/>
          <w:docPartUnique/>
        </w:docPartObj>
      </w:sdtPr>
      <w:sdtEndPr>
        <w:rPr>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1" w:name="_Toc126263048"/>
      <w:r w:rsidRPr="00471E3D">
        <w:rPr>
          <w:rFonts w:asciiTheme="minorHAnsi" w:hAnsiTheme="minorHAnsi" w:cstheme="minorHAnsi"/>
          <w:color w:val="auto"/>
          <w:lang w:val="lt-LT"/>
        </w:rPr>
        <w:lastRenderedPageBreak/>
        <w:t>Sąvokos ir sutrumpinimai</w:t>
      </w:r>
      <w:bookmarkEnd w:id="1"/>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2" w:name="_Toc126263049"/>
      <w:r w:rsidRPr="00471E3D">
        <w:rPr>
          <w:rFonts w:asciiTheme="minorHAnsi" w:hAnsiTheme="minorHAnsi" w:cstheme="minorHAnsi"/>
          <w:color w:val="auto"/>
          <w:lang w:val="lt-LT"/>
        </w:rPr>
        <w:t>Bendrosios nuostatos</w:t>
      </w:r>
      <w:bookmarkEnd w:id="2"/>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1D9B6850">
      <w:pPr>
        <w:pStyle w:val="Sraopastraipa"/>
        <w:numPr>
          <w:ilvl w:val="2"/>
          <w:numId w:val="2"/>
        </w:numPr>
        <w:spacing w:after="120" w:line="20" w:lineRule="atLeast"/>
        <w:ind w:left="0" w:firstLine="567"/>
        <w:jc w:val="both"/>
        <w:rPr>
          <w:rFonts w:eastAsia="Calibri"/>
        </w:rPr>
      </w:pPr>
      <w:r w:rsidRPr="1D9B6850">
        <w:rPr>
          <w:rFonts w:eastAsia="Calibri"/>
        </w:rPr>
        <w:t>išankstinis informacinis skelbimas (jei buvo skelbta</w:t>
      </w:r>
      <w:r w:rsidR="00EF3E6C" w:rsidRPr="1D9B6850">
        <w:rPr>
          <w:rFonts w:eastAsia="Calibri"/>
        </w:rPr>
        <w:t>s</w:t>
      </w:r>
      <w:proofErr w:type="gramStart"/>
      <w:r w:rsidRPr="1D9B6850">
        <w:rPr>
          <w:rFonts w:eastAsia="Calibri"/>
        </w:rPr>
        <w:t>);</w:t>
      </w:r>
      <w:proofErr w:type="gramEnd"/>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3" w:name="_Toc126263050"/>
      <w:r w:rsidRPr="00471E3D">
        <w:rPr>
          <w:rFonts w:asciiTheme="minorHAnsi" w:hAnsiTheme="minorHAnsi" w:cstheme="minorHAnsi"/>
          <w:color w:val="auto"/>
          <w:lang w:val="lt-LT"/>
        </w:rPr>
        <w:t>Pirkimo objektas</w:t>
      </w:r>
      <w:bookmarkEnd w:id="3"/>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sidRPr="00471E3D">
        <w:rPr>
          <w:rFonts w:asciiTheme="minorHAnsi" w:hAnsiTheme="minorHAnsi" w:cstheme="minorHAnsi"/>
          <w:color w:val="auto"/>
          <w:lang w:val="lt-LT"/>
        </w:rPr>
        <w:t>Perkančiosios organizacijos ir tiekėjų bendravimo ir keitimosi informacija priemonės</w:t>
      </w:r>
      <w:bookmarkEnd w:id="13"/>
      <w:bookmarkEnd w:id="14"/>
      <w:bookmarkEnd w:id="15"/>
      <w:bookmarkEnd w:id="16"/>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7" w:name="_Ref38446835"/>
      <w:bookmarkStart w:id="18" w:name="_Toc48053162"/>
      <w:bookmarkStart w:id="19"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7"/>
      <w:bookmarkEnd w:id="18"/>
      <w:bookmarkEnd w:id="19"/>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20"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0"/>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1" w:name="_Ref39473754"/>
      <w:bookmarkStart w:id="22" w:name="_Ref39473761"/>
      <w:bookmarkStart w:id="23" w:name="_Ref39474188"/>
      <w:bookmarkStart w:id="24" w:name="_Toc48053164"/>
      <w:bookmarkStart w:id="25" w:name="_Toc126263053"/>
      <w:r w:rsidRPr="00471E3D">
        <w:rPr>
          <w:rFonts w:asciiTheme="minorHAnsi" w:hAnsiTheme="minorHAnsi" w:cstheme="minorHAnsi"/>
          <w:color w:val="auto"/>
          <w:lang w:val="lt-LT"/>
        </w:rPr>
        <w:t>Tiekėjų pašalinimo pagrindai</w:t>
      </w:r>
      <w:bookmarkEnd w:id="21"/>
      <w:bookmarkEnd w:id="22"/>
      <w:bookmarkEnd w:id="23"/>
      <w:bookmarkEnd w:id="24"/>
      <w:bookmarkEnd w:id="25"/>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7" w:name="_Toc48053165"/>
      <w:bookmarkStart w:id="28"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7"/>
      <w:bookmarkEnd w:id="28"/>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2"/>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3"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3B5F9E70" w:rsidR="00546C35" w:rsidRPr="002D3C1C" w:rsidRDefault="00546C35" w:rsidP="008D4157">
      <w:pPr>
        <w:pStyle w:val="Sraopastraipa"/>
        <w:numPr>
          <w:ilvl w:val="1"/>
          <w:numId w:val="9"/>
        </w:numPr>
        <w:spacing w:after="0" w:line="20" w:lineRule="atLeast"/>
        <w:ind w:left="0" w:firstLine="567"/>
        <w:jc w:val="both"/>
        <w:rPr>
          <w:color w:val="FF0000"/>
          <w:lang w:val="lt-LT"/>
        </w:rPr>
      </w:pPr>
      <w:r w:rsidRPr="002D3C1C">
        <w:rPr>
          <w:rFonts w:cstheme="minorHAnsi"/>
          <w:lang w:val="lt-LT"/>
        </w:rPr>
        <w:t>Prieš nustatydama laimėjusį pasiūlymą</w:t>
      </w:r>
      <w:r w:rsidR="007619A7" w:rsidRPr="002D3C1C">
        <w:rPr>
          <w:rFonts w:cstheme="minorHAnsi"/>
          <w:lang w:val="lt-LT"/>
        </w:rPr>
        <w:t>,</w:t>
      </w:r>
      <w:r w:rsidRPr="002D3C1C">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2D3C1C">
        <w:rPr>
          <w:lang w:val="lt-LT"/>
        </w:rPr>
        <w:t xml:space="preserve">, t. y., kad </w:t>
      </w:r>
      <w:r w:rsidR="00E95669" w:rsidRPr="002D3C1C">
        <w:rPr>
          <w:lang w:val="lt-LT"/>
        </w:rPr>
        <w:t>tiekėjas</w:t>
      </w:r>
      <w:r w:rsidR="006E6C1C" w:rsidRPr="002D3C1C">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lastRenderedPageBreak/>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lastRenderedPageBreak/>
        <w:t>Subtiekėjų pasitelkimas</w:t>
      </w:r>
      <w:bookmarkEnd w:id="47"/>
      <w:bookmarkEnd w:id="48"/>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t>Susipažinimas su pasiūlymais</w:t>
      </w:r>
      <w:bookmarkEnd w:id="93"/>
      <w:bookmarkEnd w:id="94"/>
      <w:bookmarkEnd w:id="95"/>
      <w:bookmarkEnd w:id="96"/>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 xml:space="preserve">asiūlymą </w:t>
      </w:r>
      <w:r w:rsidRPr="00463532">
        <w:rPr>
          <w:rFonts w:cstheme="minorHAnsi"/>
          <w:b/>
          <w:bCs/>
          <w:color w:val="000000" w:themeColor="text1"/>
          <w:lang w:val="lt-LT"/>
        </w:rPr>
        <w:lastRenderedPageBreak/>
        <w:t>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lastRenderedPageBreak/>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w:t>
      </w:r>
      <w:r w:rsidRPr="7039AFED">
        <w:rPr>
          <w:lang w:val="lt-LT"/>
        </w:rPr>
        <w:lastRenderedPageBreak/>
        <w:t xml:space="preserve">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lastRenderedPageBreak/>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lastRenderedPageBreak/>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C5B10" w14:textId="77777777" w:rsidR="0049519E" w:rsidRDefault="0049519E" w:rsidP="00184B8C">
      <w:pPr>
        <w:spacing w:after="0" w:line="240" w:lineRule="auto"/>
      </w:pPr>
      <w:r>
        <w:separator/>
      </w:r>
    </w:p>
  </w:endnote>
  <w:endnote w:type="continuationSeparator" w:id="0">
    <w:p w14:paraId="0D1773A9" w14:textId="77777777" w:rsidR="0049519E" w:rsidRDefault="0049519E" w:rsidP="00184B8C">
      <w:pPr>
        <w:spacing w:after="0" w:line="240" w:lineRule="auto"/>
      </w:pPr>
      <w:r>
        <w:continuationSeparator/>
      </w:r>
    </w:p>
  </w:endnote>
  <w:endnote w:type="continuationNotice" w:id="1">
    <w:p w14:paraId="0474502F" w14:textId="77777777" w:rsidR="0049519E" w:rsidRDefault="004951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693C84" w14:textId="77777777" w:rsidR="0049519E" w:rsidRDefault="0049519E" w:rsidP="00184B8C">
      <w:pPr>
        <w:spacing w:after="0" w:line="240" w:lineRule="auto"/>
      </w:pPr>
      <w:r>
        <w:separator/>
      </w:r>
    </w:p>
  </w:footnote>
  <w:footnote w:type="continuationSeparator" w:id="0">
    <w:p w14:paraId="1D55772E" w14:textId="77777777" w:rsidR="0049519E" w:rsidRDefault="0049519E" w:rsidP="00184B8C">
      <w:pPr>
        <w:spacing w:after="0" w:line="240" w:lineRule="auto"/>
      </w:pPr>
      <w:r>
        <w:continuationSeparator/>
      </w:r>
    </w:p>
  </w:footnote>
  <w:footnote w:type="continuationNotice" w:id="1">
    <w:p w14:paraId="465B2BB8" w14:textId="77777777" w:rsidR="0049519E" w:rsidRDefault="0049519E">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585B"/>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2BDA"/>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3C1C"/>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19E"/>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139"/>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878"/>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4157"/>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2B6"/>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3A73"/>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22D"/>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694B"/>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A714D"/>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1D9B6850"/>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3139"/>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23A73"/>
    <w:rsid w:val="00B34251"/>
    <w:rsid w:val="00BA4285"/>
    <w:rsid w:val="00C21BEC"/>
    <w:rsid w:val="00C40F63"/>
    <w:rsid w:val="00CB322D"/>
    <w:rsid w:val="00CE3250"/>
    <w:rsid w:val="00CE4BC9"/>
    <w:rsid w:val="00CE5602"/>
    <w:rsid w:val="00D04EA0"/>
    <w:rsid w:val="00D23DD6"/>
    <w:rsid w:val="00D63C44"/>
    <w:rsid w:val="00D8236E"/>
    <w:rsid w:val="00D93133"/>
    <w:rsid w:val="00D953CC"/>
    <w:rsid w:val="00DC4FE0"/>
    <w:rsid w:val="00E04EC5"/>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ebc911d6-abfb-4b40-b558-a742396be0f4" xsi:nil="true"/>
    <lcf76f155ced4ddcb4097134ff3c332f xmlns="82f2e14a-2da5-4a00-81ae-5875d87890e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DB4661CDFA663468C071E27C2A75F2F" ma:contentTypeVersion="15" ma:contentTypeDescription="Create a new document." ma:contentTypeScope="" ma:versionID="09731707fc9d50839efcd7893b1e0e4d">
  <xsd:schema xmlns:xsd="http://www.w3.org/2001/XMLSchema" xmlns:xs="http://www.w3.org/2001/XMLSchema" xmlns:p="http://schemas.microsoft.com/office/2006/metadata/properties" xmlns:ns2="ebc911d6-abfb-4b40-b558-a742396be0f4" xmlns:ns3="82f2e14a-2da5-4a00-81ae-5875d87890e8" targetNamespace="http://schemas.microsoft.com/office/2006/metadata/properties" ma:root="true" ma:fieldsID="cf259bbed1980676d7b86287b2166ce6" ns2:_="" ns3:_="">
    <xsd:import namespace="ebc911d6-abfb-4b40-b558-a742396be0f4"/>
    <xsd:import namespace="82f2e14a-2da5-4a00-81ae-5875d87890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c911d6-abfb-4b40-b558-a742396be0f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6f14934f-3d53-4bfd-81fe-269dd4474ab6}" ma:internalName="TaxCatchAll" ma:showField="CatchAllData" ma:web="ebc911d6-abfb-4b40-b558-a742396be0f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e14a-2da5-4a00-81ae-5875d87890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3ca30ffb-156e-4d19-b1d9-34b56b544504"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 ds:uri="ebc911d6-abfb-4b40-b558-a742396be0f4"/>
    <ds:schemaRef ds:uri="82f2e14a-2da5-4a00-81ae-5875d87890e8"/>
  </ds:schemaRefs>
</ds:datastoreItem>
</file>

<file path=customXml/itemProps3.xml><?xml version="1.0" encoding="utf-8"?>
<ds:datastoreItem xmlns:ds="http://schemas.openxmlformats.org/officeDocument/2006/customXml" ds:itemID="{245465BA-5981-46AD-AC68-B350EED3CD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c911d6-abfb-4b40-b558-a742396be0f4"/>
    <ds:schemaRef ds:uri="82f2e14a-2da5-4a00-81ae-5875d87890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Metadata/LabelInfo.xml><?xml version="1.0" encoding="utf-8"?>
<clbl:labelList xmlns:clbl="http://schemas.microsoft.com/office/2020/mipLabelMetadata">
  <clbl:label id="{9df55435-53b1-437a-8ee5-e6f247d37c36}" enabled="0" method="" siteId="{9df55435-53b1-437a-8ee5-e6f247d37c36}" removed="1"/>
</clbl:labelList>
</file>

<file path=docProps/app.xml><?xml version="1.0" encoding="utf-8"?>
<Properties xmlns="http://schemas.openxmlformats.org/officeDocument/2006/extended-properties" xmlns:vt="http://schemas.openxmlformats.org/officeDocument/2006/docPropsVTypes">
  <Template>Normal</Template>
  <TotalTime>0</TotalTime>
  <Pages>17</Pages>
  <Words>39952</Words>
  <Characters>22774</Characters>
  <Application>Microsoft Office Word</Application>
  <DocSecurity>0</DocSecurity>
  <Lines>189</Lines>
  <Paragraphs>125</Paragraphs>
  <ScaleCrop>false</ScaleCrop>
  <Company/>
  <LinksUpToDate>false</LinksUpToDate>
  <CharactersWithSpaces>62601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
  <dc:creator/>
  <cp:keywords/>
  <dc:description/>
  <cp:lastModifiedBy/>
  <cp:revision>1</cp:revision>
  <dcterms:created xsi:type="dcterms:W3CDTF">2025-03-12T04:14:00Z</dcterms:created>
  <dcterms:modified xsi:type="dcterms:W3CDTF">2025-03-14T08:56:00Z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0x0101009DB4661CDFA663468C071E27C2A75F2F</vt:lpwstr>
  </property>
  <property fmtid="{D5CDD505-2E9C-101B-9397-08002B2CF9AE}" pid="3" name="MediaServiceImageTags">
    <vt:lpwstr/>
  </property>
</Properties>
</file>